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ADD573" w14:textId="77777777" w:rsidR="00A12E54" w:rsidRDefault="00A12E54" w:rsidP="00A12E54">
      <w:pPr>
        <w:jc w:val="center"/>
        <w:rPr>
          <w:b/>
          <w:sz w:val="32"/>
          <w:szCs w:val="32"/>
        </w:rPr>
      </w:pPr>
      <w:r w:rsidRPr="00A12E54">
        <w:rPr>
          <w:b/>
          <w:sz w:val="32"/>
          <w:szCs w:val="32"/>
        </w:rPr>
        <w:t>Northwest Public Power Association</w:t>
      </w:r>
    </w:p>
    <w:p w14:paraId="18DF44BB" w14:textId="1DBB89EB" w:rsidR="00A12E54" w:rsidRPr="00A12E54" w:rsidRDefault="00A12E54" w:rsidP="00A12E54">
      <w:pPr>
        <w:jc w:val="center"/>
        <w:rPr>
          <w:b/>
          <w:sz w:val="32"/>
          <w:szCs w:val="32"/>
        </w:rPr>
      </w:pPr>
      <w:r>
        <w:rPr>
          <w:b/>
          <w:sz w:val="32"/>
          <w:szCs w:val="32"/>
        </w:rPr>
        <w:t xml:space="preserve">Resolution </w:t>
      </w:r>
      <w:r w:rsidR="006C4914">
        <w:rPr>
          <w:b/>
          <w:sz w:val="32"/>
          <w:szCs w:val="32"/>
        </w:rPr>
        <w:t>202</w:t>
      </w:r>
      <w:ins w:id="0" w:author="Author">
        <w:r w:rsidR="006700A8">
          <w:rPr>
            <w:b/>
            <w:sz w:val="32"/>
            <w:szCs w:val="32"/>
          </w:rPr>
          <w:t>3</w:t>
        </w:r>
      </w:ins>
      <w:del w:id="1" w:author="Author">
        <w:r w:rsidR="004641D9" w:rsidDel="006700A8">
          <w:rPr>
            <w:b/>
            <w:sz w:val="32"/>
            <w:szCs w:val="32"/>
          </w:rPr>
          <w:delText>2</w:delText>
        </w:r>
      </w:del>
      <w:r>
        <w:rPr>
          <w:b/>
          <w:sz w:val="32"/>
          <w:szCs w:val="32"/>
        </w:rPr>
        <w:t>-12</w:t>
      </w:r>
    </w:p>
    <w:p w14:paraId="23E260E4" w14:textId="77777777" w:rsidR="00A12E54" w:rsidRPr="00A12E54" w:rsidRDefault="00A12E54" w:rsidP="00A12E54">
      <w:pPr>
        <w:jc w:val="center"/>
        <w:rPr>
          <w:b/>
          <w:sz w:val="32"/>
          <w:szCs w:val="32"/>
        </w:rPr>
      </w:pPr>
      <w:r w:rsidRPr="00A12E54">
        <w:rPr>
          <w:b/>
          <w:sz w:val="32"/>
          <w:szCs w:val="32"/>
        </w:rPr>
        <w:t>In Support of Improved Efforts, by Utilities and the Federal Government, to Respond to Natural Disasters</w:t>
      </w:r>
    </w:p>
    <w:p w14:paraId="3EABC293" w14:textId="77777777" w:rsidR="00A12E54" w:rsidRDefault="00A12E54" w:rsidP="00A12E54"/>
    <w:p w14:paraId="5E5460A2" w14:textId="173A9262" w:rsidR="00A12E54" w:rsidRPr="00A12E54" w:rsidRDefault="00A12E54" w:rsidP="00A12E54">
      <w:pPr>
        <w:spacing w:line="276" w:lineRule="auto"/>
        <w:rPr>
          <w:rFonts w:asciiTheme="majorHAnsi" w:hAnsiTheme="majorHAnsi" w:cstheme="majorHAnsi"/>
          <w:b/>
          <w:sz w:val="24"/>
          <w:szCs w:val="24"/>
        </w:rPr>
      </w:pPr>
      <w:r>
        <w:rPr>
          <w:rFonts w:asciiTheme="majorHAnsi" w:hAnsiTheme="majorHAnsi" w:cstheme="majorHAnsi"/>
          <w:b/>
          <w:sz w:val="24"/>
          <w:szCs w:val="24"/>
        </w:rPr>
        <w:t>Background</w:t>
      </w:r>
    </w:p>
    <w:p w14:paraId="660C21E2" w14:textId="77777777" w:rsidR="00A12E54" w:rsidRPr="00A12E54" w:rsidRDefault="00A12E54" w:rsidP="00A12E54">
      <w:pPr>
        <w:spacing w:line="276" w:lineRule="auto"/>
        <w:rPr>
          <w:rFonts w:asciiTheme="majorHAnsi" w:hAnsiTheme="majorHAnsi" w:cstheme="majorHAnsi"/>
          <w:sz w:val="24"/>
          <w:szCs w:val="24"/>
        </w:rPr>
      </w:pPr>
    </w:p>
    <w:p w14:paraId="7A7CBEAE" w14:textId="0A89CB57" w:rsidR="00A12E54" w:rsidRPr="00A12E54" w:rsidRDefault="00A12E54" w:rsidP="00A12E54">
      <w:pPr>
        <w:spacing w:line="276" w:lineRule="auto"/>
        <w:rPr>
          <w:rFonts w:asciiTheme="majorHAnsi" w:hAnsiTheme="majorHAnsi" w:cstheme="majorHAnsi"/>
          <w:sz w:val="24"/>
          <w:szCs w:val="24"/>
        </w:rPr>
      </w:pPr>
      <w:r w:rsidRPr="00A12E54">
        <w:rPr>
          <w:rFonts w:asciiTheme="majorHAnsi" w:hAnsiTheme="majorHAnsi" w:cstheme="majorHAnsi"/>
          <w:sz w:val="24"/>
          <w:szCs w:val="24"/>
        </w:rPr>
        <w:t xml:space="preserve">Each year, between 100 and 200 federal natural disasters are declared.  Federal statistics show that the frequency and severity of natural disasters are increasing.  According to the National Oceanic and Atmospheric Administration (NOAA), </w:t>
      </w:r>
      <w:r w:rsidR="00746EA9">
        <w:rPr>
          <w:rFonts w:asciiTheme="majorHAnsi" w:hAnsiTheme="majorHAnsi" w:cstheme="majorHAnsi"/>
          <w:sz w:val="24"/>
          <w:szCs w:val="24"/>
        </w:rPr>
        <w:t xml:space="preserve">the United States suffered natural disasters for a total loss of $89.5 billion </w:t>
      </w:r>
      <w:r w:rsidR="00D23163">
        <w:rPr>
          <w:rFonts w:asciiTheme="majorHAnsi" w:hAnsiTheme="majorHAnsi" w:cstheme="majorHAnsi"/>
          <w:sz w:val="24"/>
          <w:szCs w:val="24"/>
        </w:rPr>
        <w:t xml:space="preserve">in </w:t>
      </w:r>
      <w:r w:rsidR="00746EA9">
        <w:rPr>
          <w:rFonts w:asciiTheme="majorHAnsi" w:hAnsiTheme="majorHAnsi" w:cstheme="majorHAnsi"/>
          <w:sz w:val="24"/>
          <w:szCs w:val="24"/>
        </w:rPr>
        <w:t>2020.</w:t>
      </w:r>
      <w:r w:rsidR="003F3D43">
        <w:rPr>
          <w:rFonts w:asciiTheme="majorHAnsi" w:hAnsiTheme="majorHAnsi" w:cstheme="majorHAnsi"/>
          <w:sz w:val="24"/>
          <w:szCs w:val="24"/>
        </w:rPr>
        <w:t xml:space="preserve">  </w:t>
      </w:r>
      <w:r w:rsidRPr="00A12E54">
        <w:rPr>
          <w:rFonts w:asciiTheme="majorHAnsi" w:hAnsiTheme="majorHAnsi" w:cstheme="majorHAnsi"/>
          <w:sz w:val="24"/>
          <w:szCs w:val="24"/>
        </w:rPr>
        <w:t xml:space="preserve">Nearly every area of the country has been touched by hurricanes, flooding, wildfires, and ice storms.  These events threaten loss of life and property, both from the direct impact and the </w:t>
      </w:r>
      <w:r w:rsidR="009159FB" w:rsidRPr="00A12E54">
        <w:rPr>
          <w:rFonts w:asciiTheme="majorHAnsi" w:hAnsiTheme="majorHAnsi" w:cstheme="majorHAnsi"/>
          <w:sz w:val="24"/>
          <w:szCs w:val="24"/>
        </w:rPr>
        <w:t>often-extended</w:t>
      </w:r>
      <w:r w:rsidRPr="00A12E54">
        <w:rPr>
          <w:rFonts w:asciiTheme="majorHAnsi" w:hAnsiTheme="majorHAnsi" w:cstheme="majorHAnsi"/>
          <w:sz w:val="24"/>
          <w:szCs w:val="24"/>
        </w:rPr>
        <w:t xml:space="preserve"> periods before electric service can be restored, disaster assistance provided, and facilities and personal property rebuilt.</w:t>
      </w:r>
    </w:p>
    <w:p w14:paraId="1EAC026A" w14:textId="77777777" w:rsidR="00A12E54" w:rsidRPr="00A12E54" w:rsidRDefault="00A12E54" w:rsidP="00A12E54">
      <w:pPr>
        <w:spacing w:line="276" w:lineRule="auto"/>
        <w:rPr>
          <w:rFonts w:asciiTheme="majorHAnsi" w:hAnsiTheme="majorHAnsi" w:cstheme="majorHAnsi"/>
          <w:sz w:val="24"/>
          <w:szCs w:val="24"/>
        </w:rPr>
      </w:pPr>
    </w:p>
    <w:p w14:paraId="47E550E2" w14:textId="2F7A3FE8" w:rsidR="00A12E54" w:rsidRPr="00A12E54" w:rsidRDefault="00A12E54" w:rsidP="00A12E54">
      <w:pPr>
        <w:spacing w:line="276" w:lineRule="auto"/>
        <w:rPr>
          <w:rFonts w:asciiTheme="majorHAnsi" w:hAnsiTheme="majorHAnsi" w:cstheme="majorHAnsi"/>
          <w:sz w:val="24"/>
          <w:szCs w:val="24"/>
        </w:rPr>
      </w:pPr>
      <w:r w:rsidRPr="00A12E54">
        <w:rPr>
          <w:rFonts w:asciiTheme="majorHAnsi" w:hAnsiTheme="majorHAnsi" w:cstheme="majorHAnsi"/>
          <w:sz w:val="24"/>
          <w:szCs w:val="24"/>
        </w:rPr>
        <w:t>As community-owned resources, public power utilities are committed to improving the resiliency of their systems, responding expeditiously to disasters, and restoring service as quickly as possible.  Public power utilities also help each other—through the provision of mutual aid by providing crew and equipment to repair both neighboring and distant utilities.</w:t>
      </w:r>
    </w:p>
    <w:p w14:paraId="435CC6AB" w14:textId="77777777" w:rsidR="00A12E54" w:rsidRPr="00A12E54" w:rsidRDefault="00A12E54" w:rsidP="00A12E54">
      <w:pPr>
        <w:spacing w:line="276" w:lineRule="auto"/>
        <w:rPr>
          <w:rFonts w:asciiTheme="majorHAnsi" w:hAnsiTheme="majorHAnsi" w:cstheme="majorHAnsi"/>
          <w:sz w:val="24"/>
          <w:szCs w:val="24"/>
        </w:rPr>
      </w:pPr>
    </w:p>
    <w:p w14:paraId="593E5C6C" w14:textId="22565054" w:rsidR="00A12E54" w:rsidRPr="00A12E54" w:rsidRDefault="00A12E54" w:rsidP="00A12E54">
      <w:pPr>
        <w:spacing w:line="276" w:lineRule="auto"/>
        <w:rPr>
          <w:rFonts w:asciiTheme="majorHAnsi" w:hAnsiTheme="majorHAnsi" w:cstheme="majorHAnsi"/>
          <w:sz w:val="24"/>
          <w:szCs w:val="24"/>
        </w:rPr>
      </w:pPr>
      <w:r w:rsidRPr="00A12E54">
        <w:rPr>
          <w:rFonts w:asciiTheme="majorHAnsi" w:hAnsiTheme="majorHAnsi" w:cstheme="majorHAnsi"/>
          <w:sz w:val="24"/>
          <w:szCs w:val="24"/>
        </w:rPr>
        <w:t>Recent experience underscores the value of mutual aid and federal disaster assistance, but also highlight</w:t>
      </w:r>
      <w:r>
        <w:rPr>
          <w:rFonts w:asciiTheme="majorHAnsi" w:hAnsiTheme="majorHAnsi" w:cstheme="majorHAnsi"/>
          <w:sz w:val="24"/>
          <w:szCs w:val="24"/>
        </w:rPr>
        <w:t>s</w:t>
      </w:r>
      <w:r w:rsidRPr="00A12E54">
        <w:rPr>
          <w:rFonts w:asciiTheme="majorHAnsi" w:hAnsiTheme="majorHAnsi" w:cstheme="majorHAnsi"/>
          <w:sz w:val="24"/>
          <w:szCs w:val="24"/>
        </w:rPr>
        <w:t xml:space="preserve"> areas where improvements can occur, including:</w:t>
      </w:r>
    </w:p>
    <w:p w14:paraId="486C6DF4" w14:textId="77777777" w:rsidR="00A12E54" w:rsidRPr="00A12E54" w:rsidRDefault="00A12E54" w:rsidP="00A12E54">
      <w:pPr>
        <w:spacing w:line="276" w:lineRule="auto"/>
        <w:rPr>
          <w:rFonts w:asciiTheme="majorHAnsi" w:hAnsiTheme="majorHAnsi" w:cstheme="majorHAnsi"/>
          <w:sz w:val="24"/>
          <w:szCs w:val="24"/>
        </w:rPr>
      </w:pPr>
    </w:p>
    <w:p w14:paraId="02C317DD" w14:textId="77777777" w:rsidR="00A12E54" w:rsidRPr="00A12E54" w:rsidRDefault="00A12E54" w:rsidP="00A12E54">
      <w:pPr>
        <w:pStyle w:val="ListParagraph"/>
        <w:numPr>
          <w:ilvl w:val="0"/>
          <w:numId w:val="21"/>
        </w:numPr>
        <w:spacing w:line="276" w:lineRule="auto"/>
        <w:rPr>
          <w:rFonts w:asciiTheme="majorHAnsi" w:hAnsiTheme="majorHAnsi" w:cstheme="majorHAnsi"/>
        </w:rPr>
      </w:pPr>
      <w:r w:rsidRPr="00A12E54">
        <w:rPr>
          <w:rFonts w:asciiTheme="majorHAnsi" w:hAnsiTheme="majorHAnsi" w:cstheme="majorHAnsi"/>
        </w:rPr>
        <w:t>Expand voluntary participation in, and coordination of, mutual aid efforts;</w:t>
      </w:r>
    </w:p>
    <w:p w14:paraId="1177342F" w14:textId="77777777" w:rsidR="00A12E54" w:rsidRPr="00A12E54" w:rsidRDefault="00A12E54" w:rsidP="00A12E54">
      <w:pPr>
        <w:pStyle w:val="ListParagraph"/>
        <w:numPr>
          <w:ilvl w:val="0"/>
          <w:numId w:val="21"/>
        </w:numPr>
        <w:spacing w:line="276" w:lineRule="auto"/>
        <w:rPr>
          <w:rFonts w:asciiTheme="majorHAnsi" w:hAnsiTheme="majorHAnsi" w:cstheme="majorHAnsi"/>
        </w:rPr>
      </w:pPr>
      <w:r w:rsidRPr="00A12E54">
        <w:rPr>
          <w:rFonts w:asciiTheme="majorHAnsi" w:hAnsiTheme="majorHAnsi" w:cstheme="majorHAnsi"/>
        </w:rPr>
        <w:t>Improve administration of FEMA grants to reimburse utilities, which can in turn expedite payments to those utilities that have provided mutual aid; and</w:t>
      </w:r>
    </w:p>
    <w:p w14:paraId="251999B6" w14:textId="77777777" w:rsidR="00A12E54" w:rsidRPr="00A12E54" w:rsidRDefault="00A12E54" w:rsidP="00A12E54">
      <w:pPr>
        <w:pStyle w:val="ListParagraph"/>
        <w:numPr>
          <w:ilvl w:val="0"/>
          <w:numId w:val="21"/>
        </w:numPr>
        <w:spacing w:line="276" w:lineRule="auto"/>
        <w:rPr>
          <w:rFonts w:asciiTheme="majorHAnsi" w:hAnsiTheme="majorHAnsi" w:cstheme="majorHAnsi"/>
        </w:rPr>
      </w:pPr>
      <w:r w:rsidRPr="00A12E54">
        <w:rPr>
          <w:rFonts w:asciiTheme="majorHAnsi" w:hAnsiTheme="majorHAnsi" w:cstheme="majorHAnsi"/>
        </w:rPr>
        <w:t>Reform federal disaster assistance programs to facilitate greater focus on disaster prevention, staging, system resiliency, program efficiency, and improved oversight.</w:t>
      </w:r>
    </w:p>
    <w:p w14:paraId="622AB328" w14:textId="77777777" w:rsidR="00A12E54" w:rsidRPr="00A12E54" w:rsidRDefault="00A12E54" w:rsidP="00A12E54">
      <w:pPr>
        <w:spacing w:line="276" w:lineRule="auto"/>
        <w:rPr>
          <w:rFonts w:asciiTheme="majorHAnsi" w:hAnsiTheme="majorHAnsi" w:cstheme="majorHAnsi"/>
          <w:sz w:val="24"/>
          <w:szCs w:val="24"/>
        </w:rPr>
      </w:pPr>
    </w:p>
    <w:p w14:paraId="1B27EFC8" w14:textId="2EECEC5C" w:rsidR="00A12E54" w:rsidRPr="00A12E54" w:rsidRDefault="00A12E54" w:rsidP="00A12E54">
      <w:pPr>
        <w:spacing w:line="276" w:lineRule="auto"/>
        <w:rPr>
          <w:rFonts w:asciiTheme="majorHAnsi" w:hAnsiTheme="majorHAnsi" w:cstheme="majorHAnsi"/>
          <w:sz w:val="24"/>
          <w:szCs w:val="24"/>
        </w:rPr>
      </w:pPr>
      <w:r w:rsidRPr="00A12E54">
        <w:rPr>
          <w:rFonts w:asciiTheme="majorHAnsi" w:hAnsiTheme="majorHAnsi" w:cstheme="majorHAnsi"/>
          <w:b/>
          <w:sz w:val="24"/>
          <w:szCs w:val="24"/>
        </w:rPr>
        <w:t>NWPPA’s Position</w:t>
      </w:r>
    </w:p>
    <w:p w14:paraId="662694DC" w14:textId="77777777" w:rsidR="00A12E54" w:rsidRPr="00A12E54" w:rsidRDefault="00A12E54" w:rsidP="00A12E54">
      <w:pPr>
        <w:spacing w:line="276" w:lineRule="auto"/>
        <w:rPr>
          <w:rFonts w:asciiTheme="majorHAnsi" w:hAnsiTheme="majorHAnsi" w:cstheme="majorHAnsi"/>
          <w:sz w:val="24"/>
          <w:szCs w:val="24"/>
        </w:rPr>
      </w:pPr>
    </w:p>
    <w:p w14:paraId="768B3ABE" w14:textId="4AB58CA8" w:rsidR="003F3D58" w:rsidRDefault="00A12E54" w:rsidP="00A12E54">
      <w:pPr>
        <w:pStyle w:val="ListParagraph"/>
        <w:numPr>
          <w:ilvl w:val="0"/>
          <w:numId w:val="22"/>
        </w:numPr>
        <w:spacing w:line="276" w:lineRule="auto"/>
        <w:rPr>
          <w:rFonts w:asciiTheme="majorHAnsi" w:hAnsiTheme="majorHAnsi" w:cstheme="majorHAnsi"/>
        </w:rPr>
      </w:pPr>
      <w:r w:rsidRPr="00A12E54">
        <w:rPr>
          <w:rFonts w:asciiTheme="majorHAnsi" w:hAnsiTheme="majorHAnsi" w:cstheme="majorHAnsi"/>
        </w:rPr>
        <w:t>NWPPA supports action by Congress to reform federal disaster assistance programs to enable public power utilities to use federal funds for disaster prevention and system resiliency investments, expedite federal payments to utilities for both direct disaster responses and mutual aid payments, and provide adequate federal funding for disaster response.</w:t>
      </w:r>
    </w:p>
    <w:p w14:paraId="31E1ED70" w14:textId="77777777" w:rsidR="00ED0268" w:rsidRDefault="00ED0268" w:rsidP="00ED0268">
      <w:pPr>
        <w:pStyle w:val="ListParagraph"/>
        <w:spacing w:line="276" w:lineRule="auto"/>
        <w:rPr>
          <w:rFonts w:asciiTheme="majorHAnsi" w:hAnsiTheme="majorHAnsi" w:cstheme="majorHAnsi"/>
        </w:rPr>
      </w:pPr>
    </w:p>
    <w:p w14:paraId="7C0B2257" w14:textId="22CDE32C" w:rsidR="00ED0268" w:rsidRPr="00ED0268" w:rsidRDefault="00ED0268" w:rsidP="00ED0268">
      <w:pPr>
        <w:spacing w:line="276" w:lineRule="auto"/>
        <w:rPr>
          <w:rFonts w:asciiTheme="majorHAnsi" w:hAnsiTheme="majorHAnsi" w:cstheme="majorHAnsi"/>
        </w:rPr>
      </w:pPr>
      <w:r>
        <w:rPr>
          <w:rFonts w:asciiTheme="majorHAnsi" w:hAnsiTheme="majorHAnsi" w:cstheme="majorHAnsi"/>
        </w:rPr>
        <w:t>Origination Date: 2018</w:t>
      </w:r>
    </w:p>
    <w:sectPr w:rsidR="00ED0268" w:rsidRPr="00ED0268" w:rsidSect="009D5B4E">
      <w:pgSz w:w="12240" w:h="15840" w:code="1"/>
      <w:pgMar w:top="1080" w:right="1440" w:bottom="63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FFF93" w14:textId="77777777" w:rsidR="00E86F4B" w:rsidRPr="005A4C4E" w:rsidRDefault="00E86F4B" w:rsidP="005668B0">
      <w:pPr>
        <w:rPr>
          <w:sz w:val="20"/>
          <w:szCs w:val="20"/>
        </w:rPr>
      </w:pPr>
      <w:r w:rsidRPr="005A4C4E">
        <w:rPr>
          <w:sz w:val="20"/>
          <w:szCs w:val="20"/>
        </w:rPr>
        <w:separator/>
      </w:r>
    </w:p>
  </w:endnote>
  <w:endnote w:type="continuationSeparator" w:id="0">
    <w:p w14:paraId="5D054E9F" w14:textId="77777777" w:rsidR="00E86F4B" w:rsidRPr="005A4C4E" w:rsidRDefault="00E86F4B" w:rsidP="005668B0">
      <w:pPr>
        <w:rPr>
          <w:sz w:val="20"/>
          <w:szCs w:val="20"/>
        </w:rPr>
      </w:pPr>
      <w:r w:rsidRPr="005A4C4E">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EBB7D8" w14:textId="77777777" w:rsidR="00E86F4B" w:rsidRPr="005A4C4E" w:rsidRDefault="00E86F4B" w:rsidP="005668B0">
      <w:pPr>
        <w:rPr>
          <w:sz w:val="20"/>
          <w:szCs w:val="20"/>
        </w:rPr>
      </w:pPr>
      <w:r w:rsidRPr="005A4C4E">
        <w:rPr>
          <w:sz w:val="20"/>
          <w:szCs w:val="20"/>
        </w:rPr>
        <w:separator/>
      </w:r>
    </w:p>
  </w:footnote>
  <w:footnote w:type="continuationSeparator" w:id="0">
    <w:p w14:paraId="0330FF44" w14:textId="77777777" w:rsidR="00E86F4B" w:rsidRPr="005A4C4E" w:rsidRDefault="00E86F4B" w:rsidP="005668B0">
      <w:pPr>
        <w:rPr>
          <w:sz w:val="20"/>
          <w:szCs w:val="20"/>
        </w:rPr>
      </w:pPr>
      <w:r w:rsidRPr="005A4C4E">
        <w:rPr>
          <w:sz w:val="20"/>
          <w:szCs w:val="20"/>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980381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245AB6"/>
    <w:multiLevelType w:val="hybridMultilevel"/>
    <w:tmpl w:val="88665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A0D19"/>
    <w:multiLevelType w:val="hybridMultilevel"/>
    <w:tmpl w:val="6A9EB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082A20"/>
    <w:multiLevelType w:val="hybridMultilevel"/>
    <w:tmpl w:val="933E5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E936AA"/>
    <w:multiLevelType w:val="hybridMultilevel"/>
    <w:tmpl w:val="97AE6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1E34DF"/>
    <w:multiLevelType w:val="multilevel"/>
    <w:tmpl w:val="2F928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6722EB"/>
    <w:multiLevelType w:val="hybridMultilevel"/>
    <w:tmpl w:val="2A461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447428"/>
    <w:multiLevelType w:val="hybridMultilevel"/>
    <w:tmpl w:val="D94E361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212C4874"/>
    <w:multiLevelType w:val="multilevel"/>
    <w:tmpl w:val="A67A4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4DC0A0C"/>
    <w:multiLevelType w:val="hybridMultilevel"/>
    <w:tmpl w:val="36083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4A4B38"/>
    <w:multiLevelType w:val="hybridMultilevel"/>
    <w:tmpl w:val="F54E7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1647B7"/>
    <w:multiLevelType w:val="hybridMultilevel"/>
    <w:tmpl w:val="62CA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9B7087"/>
    <w:multiLevelType w:val="multilevel"/>
    <w:tmpl w:val="8EAA8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FA310AF"/>
    <w:multiLevelType w:val="hybridMultilevel"/>
    <w:tmpl w:val="DA8CA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E20E08"/>
    <w:multiLevelType w:val="hybridMultilevel"/>
    <w:tmpl w:val="9C4693FA"/>
    <w:lvl w:ilvl="0" w:tplc="0409000F">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E355040"/>
    <w:multiLevelType w:val="hybridMultilevel"/>
    <w:tmpl w:val="B76C3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EE2703C"/>
    <w:multiLevelType w:val="hybridMultilevel"/>
    <w:tmpl w:val="EC73BF37"/>
    <w:lvl w:ilvl="0" w:tplc="FFFFFFFF">
      <w:start w:val="1"/>
      <w:numFmt w:val="bullet"/>
      <w:lvlText w:val="•"/>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15:restartNumberingAfterBreak="0">
    <w:nsid w:val="623842FA"/>
    <w:multiLevelType w:val="hybridMultilevel"/>
    <w:tmpl w:val="00864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81B33A1"/>
    <w:multiLevelType w:val="hybridMultilevel"/>
    <w:tmpl w:val="7E58604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15:restartNumberingAfterBreak="0">
    <w:nsid w:val="6A5103E6"/>
    <w:multiLevelType w:val="hybridMultilevel"/>
    <w:tmpl w:val="74741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34164A5"/>
    <w:multiLevelType w:val="hybridMultilevel"/>
    <w:tmpl w:val="C0CE2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07187912">
    <w:abstractNumId w:val="13"/>
  </w:num>
  <w:num w:numId="2" w16cid:durableId="1903633862">
    <w:abstractNumId w:val="1"/>
  </w:num>
  <w:num w:numId="3" w16cid:durableId="1494949340">
    <w:abstractNumId w:val="11"/>
  </w:num>
  <w:num w:numId="4" w16cid:durableId="284045549">
    <w:abstractNumId w:val="14"/>
  </w:num>
  <w:num w:numId="5" w16cid:durableId="2037654843">
    <w:abstractNumId w:val="3"/>
  </w:num>
  <w:num w:numId="6" w16cid:durableId="306712979">
    <w:abstractNumId w:val="10"/>
  </w:num>
  <w:num w:numId="7" w16cid:durableId="1596160638">
    <w:abstractNumId w:val="2"/>
  </w:num>
  <w:num w:numId="8" w16cid:durableId="1118715990">
    <w:abstractNumId w:val="19"/>
  </w:num>
  <w:num w:numId="9" w16cid:durableId="596520051">
    <w:abstractNumId w:val="6"/>
  </w:num>
  <w:num w:numId="10" w16cid:durableId="152719690">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50709697">
    <w:abstractNumId w:val="8"/>
  </w:num>
  <w:num w:numId="12" w16cid:durableId="1560750689">
    <w:abstractNumId w:val="17"/>
  </w:num>
  <w:num w:numId="13" w16cid:durableId="916746820">
    <w:abstractNumId w:val="5"/>
  </w:num>
  <w:num w:numId="14" w16cid:durableId="2025279245">
    <w:abstractNumId w:val="12"/>
  </w:num>
  <w:num w:numId="15" w16cid:durableId="2056192330">
    <w:abstractNumId w:val="15"/>
  </w:num>
  <w:num w:numId="16" w16cid:durableId="210764818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2093617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18450278">
    <w:abstractNumId w:val="0"/>
  </w:num>
  <w:num w:numId="19" w16cid:durableId="1280599441">
    <w:abstractNumId w:val="9"/>
  </w:num>
  <w:num w:numId="20" w16cid:durableId="1380667255">
    <w:abstractNumId w:val="16"/>
  </w:num>
  <w:num w:numId="21" w16cid:durableId="789124869">
    <w:abstractNumId w:val="4"/>
  </w:num>
  <w:num w:numId="22" w16cid:durableId="213971541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20"/>
  <w:evenAndOddHeaders/>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CB0"/>
    <w:rsid w:val="000013E9"/>
    <w:rsid w:val="00002AA3"/>
    <w:rsid w:val="0000319B"/>
    <w:rsid w:val="00010E6A"/>
    <w:rsid w:val="00015ED6"/>
    <w:rsid w:val="00015F2C"/>
    <w:rsid w:val="00024399"/>
    <w:rsid w:val="00026119"/>
    <w:rsid w:val="00027142"/>
    <w:rsid w:val="000344D4"/>
    <w:rsid w:val="000362B7"/>
    <w:rsid w:val="000456F0"/>
    <w:rsid w:val="00054011"/>
    <w:rsid w:val="00065991"/>
    <w:rsid w:val="00072640"/>
    <w:rsid w:val="000747B3"/>
    <w:rsid w:val="00075E86"/>
    <w:rsid w:val="00080092"/>
    <w:rsid w:val="00083531"/>
    <w:rsid w:val="00084D49"/>
    <w:rsid w:val="00086AAD"/>
    <w:rsid w:val="0008720F"/>
    <w:rsid w:val="0008749F"/>
    <w:rsid w:val="00091717"/>
    <w:rsid w:val="00093892"/>
    <w:rsid w:val="000A0F47"/>
    <w:rsid w:val="000B0316"/>
    <w:rsid w:val="000B4C35"/>
    <w:rsid w:val="000B7862"/>
    <w:rsid w:val="000C7465"/>
    <w:rsid w:val="000D5E51"/>
    <w:rsid w:val="000E0CA6"/>
    <w:rsid w:val="000E171D"/>
    <w:rsid w:val="000E303F"/>
    <w:rsid w:val="000E6E87"/>
    <w:rsid w:val="000E7221"/>
    <w:rsid w:val="000E7EB2"/>
    <w:rsid w:val="000F4800"/>
    <w:rsid w:val="00101B32"/>
    <w:rsid w:val="001035DD"/>
    <w:rsid w:val="00104A3A"/>
    <w:rsid w:val="00113C37"/>
    <w:rsid w:val="00114C6D"/>
    <w:rsid w:val="00116E95"/>
    <w:rsid w:val="0012074F"/>
    <w:rsid w:val="00120ED9"/>
    <w:rsid w:val="0012548B"/>
    <w:rsid w:val="00127708"/>
    <w:rsid w:val="00127E62"/>
    <w:rsid w:val="00146D90"/>
    <w:rsid w:val="00155C05"/>
    <w:rsid w:val="00160D3E"/>
    <w:rsid w:val="0016131B"/>
    <w:rsid w:val="001615E8"/>
    <w:rsid w:val="00165062"/>
    <w:rsid w:val="001664F4"/>
    <w:rsid w:val="001842AA"/>
    <w:rsid w:val="00186401"/>
    <w:rsid w:val="001A0FDF"/>
    <w:rsid w:val="001A1044"/>
    <w:rsid w:val="001A23E0"/>
    <w:rsid w:val="001A60FF"/>
    <w:rsid w:val="001B66C3"/>
    <w:rsid w:val="001B69AA"/>
    <w:rsid w:val="001B73C6"/>
    <w:rsid w:val="001C0AC7"/>
    <w:rsid w:val="001C3D67"/>
    <w:rsid w:val="001D1097"/>
    <w:rsid w:val="001D5C8F"/>
    <w:rsid w:val="001D7C7A"/>
    <w:rsid w:val="001E13C0"/>
    <w:rsid w:val="001E1EA5"/>
    <w:rsid w:val="001F080D"/>
    <w:rsid w:val="001F5079"/>
    <w:rsid w:val="001F71A7"/>
    <w:rsid w:val="00201A88"/>
    <w:rsid w:val="002040A5"/>
    <w:rsid w:val="00206AA3"/>
    <w:rsid w:val="002078FA"/>
    <w:rsid w:val="00217341"/>
    <w:rsid w:val="002216D7"/>
    <w:rsid w:val="00224F4B"/>
    <w:rsid w:val="002277C0"/>
    <w:rsid w:val="00233BA8"/>
    <w:rsid w:val="00235691"/>
    <w:rsid w:val="00237A22"/>
    <w:rsid w:val="00242295"/>
    <w:rsid w:val="00243B35"/>
    <w:rsid w:val="002500EC"/>
    <w:rsid w:val="00260B8A"/>
    <w:rsid w:val="0026105F"/>
    <w:rsid w:val="002627B4"/>
    <w:rsid w:val="00265BDD"/>
    <w:rsid w:val="00270CB0"/>
    <w:rsid w:val="00270CFD"/>
    <w:rsid w:val="002714C8"/>
    <w:rsid w:val="00274955"/>
    <w:rsid w:val="0027561E"/>
    <w:rsid w:val="00275929"/>
    <w:rsid w:val="0028732D"/>
    <w:rsid w:val="00292925"/>
    <w:rsid w:val="0029350A"/>
    <w:rsid w:val="00293707"/>
    <w:rsid w:val="0029621C"/>
    <w:rsid w:val="002A0DF3"/>
    <w:rsid w:val="002A232D"/>
    <w:rsid w:val="002A75BF"/>
    <w:rsid w:val="002B2CF5"/>
    <w:rsid w:val="002B6D9A"/>
    <w:rsid w:val="002C1942"/>
    <w:rsid w:val="002C4015"/>
    <w:rsid w:val="002C4A71"/>
    <w:rsid w:val="002C648A"/>
    <w:rsid w:val="002C68E4"/>
    <w:rsid w:val="002D1DAE"/>
    <w:rsid w:val="002D30CB"/>
    <w:rsid w:val="002D4E83"/>
    <w:rsid w:val="002D7B06"/>
    <w:rsid w:val="002F0818"/>
    <w:rsid w:val="002F11D9"/>
    <w:rsid w:val="002F31A7"/>
    <w:rsid w:val="00306DD8"/>
    <w:rsid w:val="0031233A"/>
    <w:rsid w:val="00315329"/>
    <w:rsid w:val="003216F9"/>
    <w:rsid w:val="0032380B"/>
    <w:rsid w:val="00324E76"/>
    <w:rsid w:val="00326D37"/>
    <w:rsid w:val="0033294C"/>
    <w:rsid w:val="00333A46"/>
    <w:rsid w:val="0033526D"/>
    <w:rsid w:val="003421C4"/>
    <w:rsid w:val="003425DA"/>
    <w:rsid w:val="0034401C"/>
    <w:rsid w:val="00353533"/>
    <w:rsid w:val="00356217"/>
    <w:rsid w:val="00357131"/>
    <w:rsid w:val="0036154D"/>
    <w:rsid w:val="00363128"/>
    <w:rsid w:val="00375BBA"/>
    <w:rsid w:val="003767F3"/>
    <w:rsid w:val="0039141F"/>
    <w:rsid w:val="00395BF1"/>
    <w:rsid w:val="003A12D1"/>
    <w:rsid w:val="003A327D"/>
    <w:rsid w:val="003A42F0"/>
    <w:rsid w:val="003A5597"/>
    <w:rsid w:val="003A5C30"/>
    <w:rsid w:val="003A7A6F"/>
    <w:rsid w:val="003B3D59"/>
    <w:rsid w:val="003B618C"/>
    <w:rsid w:val="003B6722"/>
    <w:rsid w:val="003B7E6F"/>
    <w:rsid w:val="003C2A88"/>
    <w:rsid w:val="003C469B"/>
    <w:rsid w:val="003C4865"/>
    <w:rsid w:val="003C60B7"/>
    <w:rsid w:val="003C6398"/>
    <w:rsid w:val="003E0ED4"/>
    <w:rsid w:val="003E34D9"/>
    <w:rsid w:val="003E47F9"/>
    <w:rsid w:val="003E6421"/>
    <w:rsid w:val="003E6758"/>
    <w:rsid w:val="003F0641"/>
    <w:rsid w:val="003F07EF"/>
    <w:rsid w:val="003F3D43"/>
    <w:rsid w:val="003F3D58"/>
    <w:rsid w:val="00406E65"/>
    <w:rsid w:val="00407C23"/>
    <w:rsid w:val="00407E6A"/>
    <w:rsid w:val="004117AA"/>
    <w:rsid w:val="004169DB"/>
    <w:rsid w:val="004176B4"/>
    <w:rsid w:val="00420CB2"/>
    <w:rsid w:val="00422046"/>
    <w:rsid w:val="00427E6B"/>
    <w:rsid w:val="004309F7"/>
    <w:rsid w:val="004341F6"/>
    <w:rsid w:val="0043434F"/>
    <w:rsid w:val="00442734"/>
    <w:rsid w:val="00443F23"/>
    <w:rsid w:val="00454911"/>
    <w:rsid w:val="0045502C"/>
    <w:rsid w:val="00455C39"/>
    <w:rsid w:val="004641D9"/>
    <w:rsid w:val="004654F4"/>
    <w:rsid w:val="00467118"/>
    <w:rsid w:val="004716BC"/>
    <w:rsid w:val="00475FDF"/>
    <w:rsid w:val="00493A53"/>
    <w:rsid w:val="004975C8"/>
    <w:rsid w:val="004A2456"/>
    <w:rsid w:val="004A286F"/>
    <w:rsid w:val="004A28FA"/>
    <w:rsid w:val="004A4199"/>
    <w:rsid w:val="004A52C9"/>
    <w:rsid w:val="004B3A67"/>
    <w:rsid w:val="004B68AA"/>
    <w:rsid w:val="004B6A95"/>
    <w:rsid w:val="004B6E2C"/>
    <w:rsid w:val="004C1B18"/>
    <w:rsid w:val="004C24AA"/>
    <w:rsid w:val="004C3977"/>
    <w:rsid w:val="004C5A23"/>
    <w:rsid w:val="004C7F58"/>
    <w:rsid w:val="004D1278"/>
    <w:rsid w:val="004D1B51"/>
    <w:rsid w:val="004D46D2"/>
    <w:rsid w:val="004D51FF"/>
    <w:rsid w:val="004D5229"/>
    <w:rsid w:val="004D70E1"/>
    <w:rsid w:val="004D734E"/>
    <w:rsid w:val="004F0ADD"/>
    <w:rsid w:val="004F2973"/>
    <w:rsid w:val="004F343D"/>
    <w:rsid w:val="004F387C"/>
    <w:rsid w:val="00503265"/>
    <w:rsid w:val="00503389"/>
    <w:rsid w:val="00506374"/>
    <w:rsid w:val="0050724E"/>
    <w:rsid w:val="00511AF7"/>
    <w:rsid w:val="005124A0"/>
    <w:rsid w:val="005146C4"/>
    <w:rsid w:val="00515C4F"/>
    <w:rsid w:val="00516B93"/>
    <w:rsid w:val="00523A95"/>
    <w:rsid w:val="0052518F"/>
    <w:rsid w:val="0052629D"/>
    <w:rsid w:val="00526CCE"/>
    <w:rsid w:val="0054428B"/>
    <w:rsid w:val="00545981"/>
    <w:rsid w:val="00546209"/>
    <w:rsid w:val="0054743E"/>
    <w:rsid w:val="00550DD9"/>
    <w:rsid w:val="00551D19"/>
    <w:rsid w:val="00552472"/>
    <w:rsid w:val="00553422"/>
    <w:rsid w:val="00562B02"/>
    <w:rsid w:val="0056346C"/>
    <w:rsid w:val="005645CD"/>
    <w:rsid w:val="00565684"/>
    <w:rsid w:val="005661FC"/>
    <w:rsid w:val="005668B0"/>
    <w:rsid w:val="005714FB"/>
    <w:rsid w:val="00575081"/>
    <w:rsid w:val="005758E9"/>
    <w:rsid w:val="00575C7D"/>
    <w:rsid w:val="0057701D"/>
    <w:rsid w:val="00582895"/>
    <w:rsid w:val="00582A28"/>
    <w:rsid w:val="00585C5A"/>
    <w:rsid w:val="00587333"/>
    <w:rsid w:val="00592AB6"/>
    <w:rsid w:val="00593271"/>
    <w:rsid w:val="00595925"/>
    <w:rsid w:val="005A4C4E"/>
    <w:rsid w:val="005A5D78"/>
    <w:rsid w:val="005A66DB"/>
    <w:rsid w:val="005B052D"/>
    <w:rsid w:val="005B18C0"/>
    <w:rsid w:val="005B1DB4"/>
    <w:rsid w:val="005B2E3E"/>
    <w:rsid w:val="005B7F2F"/>
    <w:rsid w:val="005C2DC0"/>
    <w:rsid w:val="005C460C"/>
    <w:rsid w:val="005C7202"/>
    <w:rsid w:val="005D0079"/>
    <w:rsid w:val="005D2712"/>
    <w:rsid w:val="005F7AE0"/>
    <w:rsid w:val="00600601"/>
    <w:rsid w:val="00605F50"/>
    <w:rsid w:val="006070B9"/>
    <w:rsid w:val="0061437E"/>
    <w:rsid w:val="006153E0"/>
    <w:rsid w:val="0061687D"/>
    <w:rsid w:val="0061700B"/>
    <w:rsid w:val="00626E3B"/>
    <w:rsid w:val="00631202"/>
    <w:rsid w:val="0063787A"/>
    <w:rsid w:val="006414F2"/>
    <w:rsid w:val="00650FEB"/>
    <w:rsid w:val="006526A1"/>
    <w:rsid w:val="00660857"/>
    <w:rsid w:val="00664B62"/>
    <w:rsid w:val="006700A8"/>
    <w:rsid w:val="00671624"/>
    <w:rsid w:val="006804FD"/>
    <w:rsid w:val="006866A5"/>
    <w:rsid w:val="006918B9"/>
    <w:rsid w:val="00691B86"/>
    <w:rsid w:val="00694156"/>
    <w:rsid w:val="006979D1"/>
    <w:rsid w:val="006A2CE1"/>
    <w:rsid w:val="006A36E5"/>
    <w:rsid w:val="006B4050"/>
    <w:rsid w:val="006B57B7"/>
    <w:rsid w:val="006C4914"/>
    <w:rsid w:val="006C58E5"/>
    <w:rsid w:val="006D5DC4"/>
    <w:rsid w:val="006E4C10"/>
    <w:rsid w:val="006F2C91"/>
    <w:rsid w:val="006F42A7"/>
    <w:rsid w:val="007012A2"/>
    <w:rsid w:val="00702192"/>
    <w:rsid w:val="007145D0"/>
    <w:rsid w:val="00716D02"/>
    <w:rsid w:val="007179A2"/>
    <w:rsid w:val="00722AE2"/>
    <w:rsid w:val="00726BDA"/>
    <w:rsid w:val="0072701B"/>
    <w:rsid w:val="0073128C"/>
    <w:rsid w:val="0073422A"/>
    <w:rsid w:val="007354F0"/>
    <w:rsid w:val="00735ABD"/>
    <w:rsid w:val="0074565E"/>
    <w:rsid w:val="00746167"/>
    <w:rsid w:val="0074687F"/>
    <w:rsid w:val="007468E1"/>
    <w:rsid w:val="00746EA9"/>
    <w:rsid w:val="00750978"/>
    <w:rsid w:val="007539CE"/>
    <w:rsid w:val="00754E41"/>
    <w:rsid w:val="00755EBC"/>
    <w:rsid w:val="00756A4E"/>
    <w:rsid w:val="00762DFF"/>
    <w:rsid w:val="00763B4A"/>
    <w:rsid w:val="007651A0"/>
    <w:rsid w:val="00770F4F"/>
    <w:rsid w:val="00782AD0"/>
    <w:rsid w:val="007860F6"/>
    <w:rsid w:val="00786176"/>
    <w:rsid w:val="00795530"/>
    <w:rsid w:val="00797A9F"/>
    <w:rsid w:val="007A2A60"/>
    <w:rsid w:val="007A5813"/>
    <w:rsid w:val="007A5F43"/>
    <w:rsid w:val="007A7676"/>
    <w:rsid w:val="007B1E0A"/>
    <w:rsid w:val="007C107C"/>
    <w:rsid w:val="007D0550"/>
    <w:rsid w:val="007D2290"/>
    <w:rsid w:val="007D45F4"/>
    <w:rsid w:val="007D5577"/>
    <w:rsid w:val="007D5C79"/>
    <w:rsid w:val="007E2D58"/>
    <w:rsid w:val="007E4754"/>
    <w:rsid w:val="007E5F99"/>
    <w:rsid w:val="007E6677"/>
    <w:rsid w:val="007E67A7"/>
    <w:rsid w:val="007F2295"/>
    <w:rsid w:val="00803249"/>
    <w:rsid w:val="00803B06"/>
    <w:rsid w:val="00807B99"/>
    <w:rsid w:val="00810660"/>
    <w:rsid w:val="008119DA"/>
    <w:rsid w:val="0081576F"/>
    <w:rsid w:val="008163F8"/>
    <w:rsid w:val="00816413"/>
    <w:rsid w:val="0082521A"/>
    <w:rsid w:val="0082648E"/>
    <w:rsid w:val="00826FC6"/>
    <w:rsid w:val="00827F4E"/>
    <w:rsid w:val="00831959"/>
    <w:rsid w:val="00833655"/>
    <w:rsid w:val="00836C64"/>
    <w:rsid w:val="00837FA7"/>
    <w:rsid w:val="00844D87"/>
    <w:rsid w:val="008500B4"/>
    <w:rsid w:val="00850541"/>
    <w:rsid w:val="0085074F"/>
    <w:rsid w:val="00866165"/>
    <w:rsid w:val="008678DE"/>
    <w:rsid w:val="00880F6A"/>
    <w:rsid w:val="00882CB0"/>
    <w:rsid w:val="00886329"/>
    <w:rsid w:val="008878DA"/>
    <w:rsid w:val="0089001F"/>
    <w:rsid w:val="00896669"/>
    <w:rsid w:val="008A04A1"/>
    <w:rsid w:val="008B1459"/>
    <w:rsid w:val="008C3697"/>
    <w:rsid w:val="008D01DC"/>
    <w:rsid w:val="008D7953"/>
    <w:rsid w:val="008E0726"/>
    <w:rsid w:val="008E4C4F"/>
    <w:rsid w:val="008F0512"/>
    <w:rsid w:val="008F17F6"/>
    <w:rsid w:val="008F3677"/>
    <w:rsid w:val="008F550C"/>
    <w:rsid w:val="008F55F0"/>
    <w:rsid w:val="008F6DE3"/>
    <w:rsid w:val="008F7C9D"/>
    <w:rsid w:val="00903426"/>
    <w:rsid w:val="009152A5"/>
    <w:rsid w:val="009159FB"/>
    <w:rsid w:val="00915F73"/>
    <w:rsid w:val="00916947"/>
    <w:rsid w:val="0092109F"/>
    <w:rsid w:val="00921F6A"/>
    <w:rsid w:val="0092224C"/>
    <w:rsid w:val="00922C5C"/>
    <w:rsid w:val="00923CCA"/>
    <w:rsid w:val="00926965"/>
    <w:rsid w:val="0093404D"/>
    <w:rsid w:val="00943F99"/>
    <w:rsid w:val="009466D3"/>
    <w:rsid w:val="00950B6A"/>
    <w:rsid w:val="00952F70"/>
    <w:rsid w:val="009552D4"/>
    <w:rsid w:val="009636D2"/>
    <w:rsid w:val="009675D3"/>
    <w:rsid w:val="00970655"/>
    <w:rsid w:val="00971F87"/>
    <w:rsid w:val="00972655"/>
    <w:rsid w:val="0099385E"/>
    <w:rsid w:val="00995B88"/>
    <w:rsid w:val="009970AD"/>
    <w:rsid w:val="009A0541"/>
    <w:rsid w:val="009A2665"/>
    <w:rsid w:val="009A4004"/>
    <w:rsid w:val="009A44EC"/>
    <w:rsid w:val="009A69FF"/>
    <w:rsid w:val="009B1E0C"/>
    <w:rsid w:val="009B2BDF"/>
    <w:rsid w:val="009B4FFB"/>
    <w:rsid w:val="009B518A"/>
    <w:rsid w:val="009C3866"/>
    <w:rsid w:val="009C39B8"/>
    <w:rsid w:val="009C61E0"/>
    <w:rsid w:val="009D17F8"/>
    <w:rsid w:val="009D4F90"/>
    <w:rsid w:val="009D5B4E"/>
    <w:rsid w:val="009E0384"/>
    <w:rsid w:val="009E1284"/>
    <w:rsid w:val="009E16A1"/>
    <w:rsid w:val="009F0EA0"/>
    <w:rsid w:val="009F2AF9"/>
    <w:rsid w:val="009F6309"/>
    <w:rsid w:val="009F743D"/>
    <w:rsid w:val="00A01532"/>
    <w:rsid w:val="00A0569B"/>
    <w:rsid w:val="00A05923"/>
    <w:rsid w:val="00A06000"/>
    <w:rsid w:val="00A07518"/>
    <w:rsid w:val="00A077F7"/>
    <w:rsid w:val="00A12DF4"/>
    <w:rsid w:val="00A12E54"/>
    <w:rsid w:val="00A17522"/>
    <w:rsid w:val="00A24BA2"/>
    <w:rsid w:val="00A24CF9"/>
    <w:rsid w:val="00A304A2"/>
    <w:rsid w:val="00A36C60"/>
    <w:rsid w:val="00A44B83"/>
    <w:rsid w:val="00A45D4F"/>
    <w:rsid w:val="00A45DAB"/>
    <w:rsid w:val="00A47001"/>
    <w:rsid w:val="00A47403"/>
    <w:rsid w:val="00A53787"/>
    <w:rsid w:val="00A56BC7"/>
    <w:rsid w:val="00A56C3B"/>
    <w:rsid w:val="00A57E81"/>
    <w:rsid w:val="00A634B8"/>
    <w:rsid w:val="00A639F1"/>
    <w:rsid w:val="00A64959"/>
    <w:rsid w:val="00A70372"/>
    <w:rsid w:val="00A7042D"/>
    <w:rsid w:val="00A71D18"/>
    <w:rsid w:val="00A73029"/>
    <w:rsid w:val="00A7522B"/>
    <w:rsid w:val="00A77193"/>
    <w:rsid w:val="00A774F0"/>
    <w:rsid w:val="00A8119E"/>
    <w:rsid w:val="00A8586E"/>
    <w:rsid w:val="00A860D9"/>
    <w:rsid w:val="00A94EA2"/>
    <w:rsid w:val="00A95954"/>
    <w:rsid w:val="00A9600B"/>
    <w:rsid w:val="00AA1F28"/>
    <w:rsid w:val="00AA2350"/>
    <w:rsid w:val="00AA7A74"/>
    <w:rsid w:val="00AB4460"/>
    <w:rsid w:val="00AB5265"/>
    <w:rsid w:val="00AB5F55"/>
    <w:rsid w:val="00AB6030"/>
    <w:rsid w:val="00AC4BEF"/>
    <w:rsid w:val="00AD02EF"/>
    <w:rsid w:val="00AD061B"/>
    <w:rsid w:val="00AD48DD"/>
    <w:rsid w:val="00AE2EF0"/>
    <w:rsid w:val="00AE4DC6"/>
    <w:rsid w:val="00AF2B81"/>
    <w:rsid w:val="00AF640A"/>
    <w:rsid w:val="00AF641C"/>
    <w:rsid w:val="00AF79C6"/>
    <w:rsid w:val="00B0056D"/>
    <w:rsid w:val="00B01EAA"/>
    <w:rsid w:val="00B0261E"/>
    <w:rsid w:val="00B07936"/>
    <w:rsid w:val="00B07A96"/>
    <w:rsid w:val="00B13FEB"/>
    <w:rsid w:val="00B142BE"/>
    <w:rsid w:val="00B214E7"/>
    <w:rsid w:val="00B33995"/>
    <w:rsid w:val="00B44BFB"/>
    <w:rsid w:val="00B60E7D"/>
    <w:rsid w:val="00B62F2C"/>
    <w:rsid w:val="00B6327B"/>
    <w:rsid w:val="00B64432"/>
    <w:rsid w:val="00B65762"/>
    <w:rsid w:val="00B67509"/>
    <w:rsid w:val="00B67B56"/>
    <w:rsid w:val="00B732A4"/>
    <w:rsid w:val="00B767A8"/>
    <w:rsid w:val="00B801CF"/>
    <w:rsid w:val="00B831F5"/>
    <w:rsid w:val="00B918AC"/>
    <w:rsid w:val="00B92AFB"/>
    <w:rsid w:val="00B92BF5"/>
    <w:rsid w:val="00BA2831"/>
    <w:rsid w:val="00BA2EE1"/>
    <w:rsid w:val="00BB48A8"/>
    <w:rsid w:val="00BC2788"/>
    <w:rsid w:val="00BC6E71"/>
    <w:rsid w:val="00BE04C6"/>
    <w:rsid w:val="00BE3993"/>
    <w:rsid w:val="00BE5D0B"/>
    <w:rsid w:val="00BF5DC4"/>
    <w:rsid w:val="00BF66C8"/>
    <w:rsid w:val="00C0056E"/>
    <w:rsid w:val="00C12BB8"/>
    <w:rsid w:val="00C14342"/>
    <w:rsid w:val="00C21E02"/>
    <w:rsid w:val="00C24BFC"/>
    <w:rsid w:val="00C24CF4"/>
    <w:rsid w:val="00C267EC"/>
    <w:rsid w:val="00C46F62"/>
    <w:rsid w:val="00C555CE"/>
    <w:rsid w:val="00C60608"/>
    <w:rsid w:val="00C65249"/>
    <w:rsid w:val="00C6537B"/>
    <w:rsid w:val="00C70F34"/>
    <w:rsid w:val="00C94891"/>
    <w:rsid w:val="00CA103E"/>
    <w:rsid w:val="00CA3EB1"/>
    <w:rsid w:val="00CB384F"/>
    <w:rsid w:val="00CB7AC9"/>
    <w:rsid w:val="00CC239E"/>
    <w:rsid w:val="00CC49C0"/>
    <w:rsid w:val="00CF43AA"/>
    <w:rsid w:val="00D0186A"/>
    <w:rsid w:val="00D02C7A"/>
    <w:rsid w:val="00D06464"/>
    <w:rsid w:val="00D10B29"/>
    <w:rsid w:val="00D1601A"/>
    <w:rsid w:val="00D16F1B"/>
    <w:rsid w:val="00D21FF6"/>
    <w:rsid w:val="00D23163"/>
    <w:rsid w:val="00D2442B"/>
    <w:rsid w:val="00D276C3"/>
    <w:rsid w:val="00D45C59"/>
    <w:rsid w:val="00D45C74"/>
    <w:rsid w:val="00D620A2"/>
    <w:rsid w:val="00D63C6E"/>
    <w:rsid w:val="00D7021D"/>
    <w:rsid w:val="00D84F64"/>
    <w:rsid w:val="00D867C6"/>
    <w:rsid w:val="00D87A47"/>
    <w:rsid w:val="00D92A4D"/>
    <w:rsid w:val="00D96E0D"/>
    <w:rsid w:val="00DA327F"/>
    <w:rsid w:val="00DA3538"/>
    <w:rsid w:val="00DA427F"/>
    <w:rsid w:val="00DB087C"/>
    <w:rsid w:val="00DB0F2D"/>
    <w:rsid w:val="00DB4DC0"/>
    <w:rsid w:val="00DC4F73"/>
    <w:rsid w:val="00DD4C07"/>
    <w:rsid w:val="00DE2DE9"/>
    <w:rsid w:val="00DE6853"/>
    <w:rsid w:val="00DF3F2F"/>
    <w:rsid w:val="00DF4981"/>
    <w:rsid w:val="00E13270"/>
    <w:rsid w:val="00E14108"/>
    <w:rsid w:val="00E1477E"/>
    <w:rsid w:val="00E2456C"/>
    <w:rsid w:val="00E26A43"/>
    <w:rsid w:val="00E349E4"/>
    <w:rsid w:val="00E36D56"/>
    <w:rsid w:val="00E37F2D"/>
    <w:rsid w:val="00E41695"/>
    <w:rsid w:val="00E45AA7"/>
    <w:rsid w:val="00E50E28"/>
    <w:rsid w:val="00E5181A"/>
    <w:rsid w:val="00E550FD"/>
    <w:rsid w:val="00E56B6F"/>
    <w:rsid w:val="00E56BD2"/>
    <w:rsid w:val="00E6366A"/>
    <w:rsid w:val="00E72104"/>
    <w:rsid w:val="00E737A2"/>
    <w:rsid w:val="00E745D8"/>
    <w:rsid w:val="00E77120"/>
    <w:rsid w:val="00E8032D"/>
    <w:rsid w:val="00E83231"/>
    <w:rsid w:val="00E84DBC"/>
    <w:rsid w:val="00E86F4B"/>
    <w:rsid w:val="00E872B4"/>
    <w:rsid w:val="00E961EF"/>
    <w:rsid w:val="00EA18F4"/>
    <w:rsid w:val="00EA6747"/>
    <w:rsid w:val="00EB16B3"/>
    <w:rsid w:val="00EB38F0"/>
    <w:rsid w:val="00EC4139"/>
    <w:rsid w:val="00EC5EE9"/>
    <w:rsid w:val="00EC6B92"/>
    <w:rsid w:val="00ED0268"/>
    <w:rsid w:val="00ED6160"/>
    <w:rsid w:val="00ED62DE"/>
    <w:rsid w:val="00EE3220"/>
    <w:rsid w:val="00EE61C2"/>
    <w:rsid w:val="00EF63EB"/>
    <w:rsid w:val="00EF7D59"/>
    <w:rsid w:val="00F013FB"/>
    <w:rsid w:val="00F01A34"/>
    <w:rsid w:val="00F040E9"/>
    <w:rsid w:val="00F13EC8"/>
    <w:rsid w:val="00F16415"/>
    <w:rsid w:val="00F27D8E"/>
    <w:rsid w:val="00F31350"/>
    <w:rsid w:val="00F341A2"/>
    <w:rsid w:val="00F35128"/>
    <w:rsid w:val="00F36571"/>
    <w:rsid w:val="00F37E45"/>
    <w:rsid w:val="00F37E63"/>
    <w:rsid w:val="00F466A7"/>
    <w:rsid w:val="00F6166F"/>
    <w:rsid w:val="00F6765C"/>
    <w:rsid w:val="00F67EE4"/>
    <w:rsid w:val="00F67F14"/>
    <w:rsid w:val="00F7168E"/>
    <w:rsid w:val="00F71AFC"/>
    <w:rsid w:val="00F72AD4"/>
    <w:rsid w:val="00F75C32"/>
    <w:rsid w:val="00F76486"/>
    <w:rsid w:val="00F808D0"/>
    <w:rsid w:val="00F8178E"/>
    <w:rsid w:val="00F81963"/>
    <w:rsid w:val="00F86065"/>
    <w:rsid w:val="00F90645"/>
    <w:rsid w:val="00F90B22"/>
    <w:rsid w:val="00F91193"/>
    <w:rsid w:val="00F962BD"/>
    <w:rsid w:val="00FA2EF7"/>
    <w:rsid w:val="00FA4FF1"/>
    <w:rsid w:val="00FC4563"/>
    <w:rsid w:val="00FC5194"/>
    <w:rsid w:val="00FD1EBA"/>
    <w:rsid w:val="00FD3772"/>
    <w:rsid w:val="00FE4AB7"/>
    <w:rsid w:val="00FE7183"/>
    <w:rsid w:val="00FF0EA6"/>
    <w:rsid w:val="00FF42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8A2C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58E9"/>
    <w:rPr>
      <w:sz w:val="22"/>
      <w:szCs w:val="22"/>
    </w:rPr>
  </w:style>
  <w:style w:type="paragraph" w:styleId="Heading1">
    <w:name w:val="heading 1"/>
    <w:basedOn w:val="Normal"/>
    <w:link w:val="Heading1Char"/>
    <w:uiPriority w:val="9"/>
    <w:qFormat/>
    <w:rsid w:val="00D2442B"/>
    <w:pPr>
      <w:spacing w:before="100" w:beforeAutospacing="1" w:after="100" w:afterAutospacing="1"/>
      <w:outlineLvl w:val="0"/>
    </w:pPr>
    <w:rPr>
      <w:rFonts w:ascii="Times New Roman" w:eastAsia="Times New Roman" w:hAnsi="Times New Roman"/>
      <w:b/>
      <w:bCs/>
      <w:kern w:val="36"/>
      <w:sz w:val="48"/>
      <w:szCs w:val="4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882CB0"/>
  </w:style>
  <w:style w:type="paragraph" w:customStyle="1" w:styleId="MediumGrid1-Accent21">
    <w:name w:val="Medium Grid 1 - Accent 21"/>
    <w:basedOn w:val="Normal"/>
    <w:uiPriority w:val="34"/>
    <w:qFormat/>
    <w:rsid w:val="00882CB0"/>
    <w:pPr>
      <w:ind w:left="720"/>
      <w:contextualSpacing/>
    </w:pPr>
  </w:style>
  <w:style w:type="paragraph" w:styleId="BalloonText">
    <w:name w:val="Balloon Text"/>
    <w:basedOn w:val="Normal"/>
    <w:link w:val="BalloonTextChar"/>
    <w:uiPriority w:val="99"/>
    <w:semiHidden/>
    <w:unhideWhenUsed/>
    <w:rsid w:val="004B3A67"/>
    <w:rPr>
      <w:rFonts w:ascii="Tahoma" w:hAnsi="Tahoma"/>
      <w:sz w:val="16"/>
      <w:szCs w:val="16"/>
      <w:lang w:val="x-none" w:eastAsia="x-none"/>
    </w:rPr>
  </w:style>
  <w:style w:type="character" w:customStyle="1" w:styleId="BalloonTextChar">
    <w:name w:val="Balloon Text Char"/>
    <w:link w:val="BalloonText"/>
    <w:uiPriority w:val="99"/>
    <w:semiHidden/>
    <w:rsid w:val="004B3A67"/>
    <w:rPr>
      <w:rFonts w:ascii="Tahoma" w:hAnsi="Tahoma" w:cs="Tahoma"/>
      <w:sz w:val="16"/>
      <w:szCs w:val="16"/>
    </w:rPr>
  </w:style>
  <w:style w:type="paragraph" w:styleId="PlainText">
    <w:name w:val="Plain Text"/>
    <w:basedOn w:val="Normal"/>
    <w:link w:val="PlainTextChar"/>
    <w:unhideWhenUsed/>
    <w:rsid w:val="00D45C59"/>
    <w:rPr>
      <w:rFonts w:ascii="Palatino Linotype" w:eastAsia="Times New Roman" w:hAnsi="Palatino Linotype"/>
      <w:color w:val="000080"/>
      <w:sz w:val="20"/>
      <w:szCs w:val="20"/>
      <w:lang w:val="x-none" w:eastAsia="x-none"/>
    </w:rPr>
  </w:style>
  <w:style w:type="character" w:customStyle="1" w:styleId="PlainTextChar">
    <w:name w:val="Plain Text Char"/>
    <w:link w:val="PlainText"/>
    <w:rsid w:val="00D45C59"/>
    <w:rPr>
      <w:rFonts w:ascii="Palatino Linotype" w:eastAsia="Times New Roman" w:hAnsi="Palatino Linotype"/>
      <w:color w:val="000080"/>
    </w:rPr>
  </w:style>
  <w:style w:type="paragraph" w:styleId="Header">
    <w:name w:val="header"/>
    <w:basedOn w:val="Normal"/>
    <w:link w:val="HeaderChar"/>
    <w:uiPriority w:val="99"/>
    <w:unhideWhenUsed/>
    <w:rsid w:val="005668B0"/>
    <w:pPr>
      <w:tabs>
        <w:tab w:val="center" w:pos="4680"/>
        <w:tab w:val="right" w:pos="9360"/>
      </w:tabs>
    </w:pPr>
    <w:rPr>
      <w:lang w:val="x-none" w:eastAsia="x-none"/>
    </w:rPr>
  </w:style>
  <w:style w:type="character" w:customStyle="1" w:styleId="HeaderChar">
    <w:name w:val="Header Char"/>
    <w:link w:val="Header"/>
    <w:uiPriority w:val="99"/>
    <w:rsid w:val="005668B0"/>
    <w:rPr>
      <w:sz w:val="22"/>
      <w:szCs w:val="22"/>
    </w:rPr>
  </w:style>
  <w:style w:type="paragraph" w:styleId="Footer">
    <w:name w:val="footer"/>
    <w:basedOn w:val="Normal"/>
    <w:link w:val="FooterChar"/>
    <w:uiPriority w:val="99"/>
    <w:unhideWhenUsed/>
    <w:rsid w:val="005668B0"/>
    <w:pPr>
      <w:tabs>
        <w:tab w:val="center" w:pos="4680"/>
        <w:tab w:val="right" w:pos="9360"/>
      </w:tabs>
    </w:pPr>
    <w:rPr>
      <w:lang w:val="x-none" w:eastAsia="x-none"/>
    </w:rPr>
  </w:style>
  <w:style w:type="character" w:customStyle="1" w:styleId="FooterChar">
    <w:name w:val="Footer Char"/>
    <w:link w:val="Footer"/>
    <w:uiPriority w:val="99"/>
    <w:rsid w:val="005668B0"/>
    <w:rPr>
      <w:sz w:val="22"/>
      <w:szCs w:val="22"/>
    </w:rPr>
  </w:style>
  <w:style w:type="paragraph" w:styleId="NormalWeb">
    <w:name w:val="Normal (Web)"/>
    <w:basedOn w:val="Normal"/>
    <w:uiPriority w:val="99"/>
    <w:unhideWhenUsed/>
    <w:rsid w:val="009636D2"/>
    <w:pPr>
      <w:spacing w:before="100" w:beforeAutospacing="1" w:after="100" w:afterAutospacing="1"/>
    </w:pPr>
    <w:rPr>
      <w:rFonts w:ascii="Times New Roman" w:eastAsia="Times New Roman" w:hAnsi="Times New Roman"/>
      <w:sz w:val="24"/>
      <w:szCs w:val="24"/>
    </w:rPr>
  </w:style>
  <w:style w:type="character" w:styleId="Strong">
    <w:name w:val="Strong"/>
    <w:uiPriority w:val="22"/>
    <w:qFormat/>
    <w:rsid w:val="009636D2"/>
    <w:rPr>
      <w:b/>
      <w:bCs/>
    </w:rPr>
  </w:style>
  <w:style w:type="character" w:customStyle="1" w:styleId="Heading1Char">
    <w:name w:val="Heading 1 Char"/>
    <w:link w:val="Heading1"/>
    <w:uiPriority w:val="9"/>
    <w:rsid w:val="00D2442B"/>
    <w:rPr>
      <w:rFonts w:ascii="Times New Roman" w:eastAsia="Times New Roman" w:hAnsi="Times New Roman"/>
      <w:b/>
      <w:bCs/>
      <w:kern w:val="36"/>
      <w:sz w:val="48"/>
      <w:szCs w:val="48"/>
    </w:rPr>
  </w:style>
  <w:style w:type="paragraph" w:customStyle="1" w:styleId="MediumList2-Accent21">
    <w:name w:val="Medium List 2 - Accent 21"/>
    <w:hidden/>
    <w:uiPriority w:val="99"/>
    <w:semiHidden/>
    <w:rsid w:val="00B01EAA"/>
    <w:rPr>
      <w:sz w:val="22"/>
      <w:szCs w:val="22"/>
    </w:rPr>
  </w:style>
  <w:style w:type="paragraph" w:customStyle="1" w:styleId="MediumGrid21">
    <w:name w:val="Medium Grid 21"/>
    <w:basedOn w:val="Normal"/>
    <w:link w:val="MediumGrid2Char"/>
    <w:uiPriority w:val="1"/>
    <w:qFormat/>
    <w:rsid w:val="009C39B8"/>
    <w:rPr>
      <w:rFonts w:eastAsia="Times New Roman"/>
      <w:sz w:val="20"/>
      <w:szCs w:val="20"/>
      <w:lang w:val="x-none" w:eastAsia="x-none" w:bidi="en-US"/>
    </w:rPr>
  </w:style>
  <w:style w:type="character" w:customStyle="1" w:styleId="MediumGrid2Char">
    <w:name w:val="Medium Grid 2 Char"/>
    <w:link w:val="MediumGrid21"/>
    <w:uiPriority w:val="1"/>
    <w:rsid w:val="009C39B8"/>
    <w:rPr>
      <w:rFonts w:ascii="Calibri" w:eastAsia="Times New Roman" w:hAnsi="Calibri" w:cs="Times New Roman"/>
      <w:lang w:bidi="en-US"/>
    </w:rPr>
  </w:style>
  <w:style w:type="character" w:styleId="CommentReference">
    <w:name w:val="annotation reference"/>
    <w:uiPriority w:val="99"/>
    <w:semiHidden/>
    <w:unhideWhenUsed/>
    <w:rsid w:val="006979D1"/>
    <w:rPr>
      <w:sz w:val="16"/>
      <w:szCs w:val="16"/>
    </w:rPr>
  </w:style>
  <w:style w:type="paragraph" w:styleId="CommentText">
    <w:name w:val="annotation text"/>
    <w:basedOn w:val="Normal"/>
    <w:link w:val="CommentTextChar"/>
    <w:uiPriority w:val="99"/>
    <w:unhideWhenUsed/>
    <w:rsid w:val="006979D1"/>
    <w:rPr>
      <w:sz w:val="20"/>
      <w:szCs w:val="20"/>
    </w:rPr>
  </w:style>
  <w:style w:type="character" w:customStyle="1" w:styleId="CommentTextChar">
    <w:name w:val="Comment Text Char"/>
    <w:basedOn w:val="DefaultParagraphFont"/>
    <w:link w:val="CommentText"/>
    <w:uiPriority w:val="99"/>
    <w:rsid w:val="006979D1"/>
  </w:style>
  <w:style w:type="paragraph" w:styleId="CommentSubject">
    <w:name w:val="annotation subject"/>
    <w:basedOn w:val="CommentText"/>
    <w:next w:val="CommentText"/>
    <w:link w:val="CommentSubjectChar"/>
    <w:uiPriority w:val="99"/>
    <w:semiHidden/>
    <w:unhideWhenUsed/>
    <w:rsid w:val="006979D1"/>
    <w:rPr>
      <w:b/>
      <w:bCs/>
      <w:lang w:val="x-none" w:eastAsia="x-none"/>
    </w:rPr>
  </w:style>
  <w:style w:type="character" w:customStyle="1" w:styleId="CommentSubjectChar">
    <w:name w:val="Comment Subject Char"/>
    <w:link w:val="CommentSubject"/>
    <w:uiPriority w:val="99"/>
    <w:semiHidden/>
    <w:rsid w:val="006979D1"/>
    <w:rPr>
      <w:b/>
      <w:bCs/>
    </w:rPr>
  </w:style>
  <w:style w:type="paragraph" w:customStyle="1" w:styleId="ColorfulShading-Accent11">
    <w:name w:val="Colorful Shading - Accent 11"/>
    <w:hidden/>
    <w:uiPriority w:val="99"/>
    <w:semiHidden/>
    <w:rsid w:val="004A28FA"/>
    <w:rPr>
      <w:sz w:val="22"/>
      <w:szCs w:val="22"/>
    </w:rPr>
  </w:style>
  <w:style w:type="paragraph" w:customStyle="1" w:styleId="Default">
    <w:name w:val="Default"/>
    <w:rsid w:val="00F91193"/>
    <w:pPr>
      <w:widowControl w:val="0"/>
      <w:autoSpaceDE w:val="0"/>
      <w:autoSpaceDN w:val="0"/>
      <w:adjustRightInd w:val="0"/>
    </w:pPr>
    <w:rPr>
      <w:rFonts w:eastAsia="Times New Roman" w:cs="Calibri"/>
      <w:color w:val="000000"/>
      <w:sz w:val="24"/>
      <w:szCs w:val="24"/>
    </w:rPr>
  </w:style>
  <w:style w:type="paragraph" w:styleId="ListParagraph">
    <w:name w:val="List Paragraph"/>
    <w:basedOn w:val="Normal"/>
    <w:uiPriority w:val="34"/>
    <w:qFormat/>
    <w:rsid w:val="00A12E54"/>
    <w:pPr>
      <w:ind w:left="720"/>
      <w:contextualSpacing/>
    </w:pPr>
    <w:rPr>
      <w:rFonts w:asciiTheme="minorHAnsi" w:eastAsiaTheme="minorHAnsi" w:hAnsiTheme="minorHAnsi" w:cstheme="minorBidi"/>
      <w:sz w:val="24"/>
      <w:szCs w:val="24"/>
    </w:rPr>
  </w:style>
  <w:style w:type="paragraph" w:styleId="Revision">
    <w:name w:val="Revision"/>
    <w:hidden/>
    <w:uiPriority w:val="71"/>
    <w:rsid w:val="006700A8"/>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717353">
      <w:bodyDiv w:val="1"/>
      <w:marLeft w:val="0"/>
      <w:marRight w:val="0"/>
      <w:marTop w:val="0"/>
      <w:marBottom w:val="0"/>
      <w:divBdr>
        <w:top w:val="none" w:sz="0" w:space="0" w:color="auto"/>
        <w:left w:val="none" w:sz="0" w:space="0" w:color="auto"/>
        <w:bottom w:val="none" w:sz="0" w:space="0" w:color="auto"/>
        <w:right w:val="none" w:sz="0" w:space="0" w:color="auto"/>
      </w:divBdr>
      <w:divsChild>
        <w:div w:id="63143422">
          <w:marLeft w:val="0"/>
          <w:marRight w:val="0"/>
          <w:marTop w:val="0"/>
          <w:marBottom w:val="0"/>
          <w:divBdr>
            <w:top w:val="none" w:sz="0" w:space="0" w:color="auto"/>
            <w:left w:val="none" w:sz="0" w:space="0" w:color="auto"/>
            <w:bottom w:val="none" w:sz="0" w:space="0" w:color="auto"/>
            <w:right w:val="none" w:sz="0" w:space="0" w:color="auto"/>
          </w:divBdr>
          <w:divsChild>
            <w:div w:id="1286425969">
              <w:marLeft w:val="0"/>
              <w:marRight w:val="0"/>
              <w:marTop w:val="0"/>
              <w:marBottom w:val="0"/>
              <w:divBdr>
                <w:top w:val="none" w:sz="0" w:space="0" w:color="auto"/>
                <w:left w:val="none" w:sz="0" w:space="0" w:color="auto"/>
                <w:bottom w:val="none" w:sz="0" w:space="0" w:color="auto"/>
                <w:right w:val="none" w:sz="0" w:space="0" w:color="auto"/>
              </w:divBdr>
              <w:divsChild>
                <w:div w:id="352194586">
                  <w:marLeft w:val="0"/>
                  <w:marRight w:val="0"/>
                  <w:marTop w:val="0"/>
                  <w:marBottom w:val="0"/>
                  <w:divBdr>
                    <w:top w:val="none" w:sz="0" w:space="0" w:color="auto"/>
                    <w:left w:val="none" w:sz="0" w:space="0" w:color="auto"/>
                    <w:bottom w:val="none" w:sz="0" w:space="0" w:color="auto"/>
                    <w:right w:val="none" w:sz="0" w:space="0" w:color="auto"/>
                  </w:divBdr>
                  <w:divsChild>
                    <w:div w:id="1273367320">
                      <w:marLeft w:val="0"/>
                      <w:marRight w:val="0"/>
                      <w:marTop w:val="0"/>
                      <w:marBottom w:val="0"/>
                      <w:divBdr>
                        <w:top w:val="none" w:sz="0" w:space="0" w:color="auto"/>
                        <w:left w:val="none" w:sz="0" w:space="0" w:color="auto"/>
                        <w:bottom w:val="none" w:sz="0" w:space="0" w:color="auto"/>
                        <w:right w:val="none" w:sz="0" w:space="0" w:color="auto"/>
                      </w:divBdr>
                      <w:divsChild>
                        <w:div w:id="138020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6912524">
      <w:bodyDiv w:val="1"/>
      <w:marLeft w:val="0"/>
      <w:marRight w:val="0"/>
      <w:marTop w:val="0"/>
      <w:marBottom w:val="0"/>
      <w:divBdr>
        <w:top w:val="none" w:sz="0" w:space="0" w:color="auto"/>
        <w:left w:val="none" w:sz="0" w:space="0" w:color="auto"/>
        <w:bottom w:val="none" w:sz="0" w:space="0" w:color="auto"/>
        <w:right w:val="none" w:sz="0" w:space="0" w:color="auto"/>
      </w:divBdr>
    </w:div>
    <w:div w:id="596062808">
      <w:bodyDiv w:val="1"/>
      <w:marLeft w:val="134"/>
      <w:marRight w:val="134"/>
      <w:marTop w:val="134"/>
      <w:marBottom w:val="134"/>
      <w:divBdr>
        <w:top w:val="none" w:sz="0" w:space="0" w:color="auto"/>
        <w:left w:val="none" w:sz="0" w:space="0" w:color="auto"/>
        <w:bottom w:val="none" w:sz="0" w:space="0" w:color="auto"/>
        <w:right w:val="none" w:sz="0" w:space="0" w:color="auto"/>
      </w:divBdr>
    </w:div>
    <w:div w:id="1345132840">
      <w:bodyDiv w:val="1"/>
      <w:marLeft w:val="0"/>
      <w:marRight w:val="0"/>
      <w:marTop w:val="0"/>
      <w:marBottom w:val="0"/>
      <w:divBdr>
        <w:top w:val="none" w:sz="0" w:space="0" w:color="auto"/>
        <w:left w:val="none" w:sz="0" w:space="0" w:color="auto"/>
        <w:bottom w:val="none" w:sz="0" w:space="0" w:color="auto"/>
        <w:right w:val="none" w:sz="0" w:space="0" w:color="auto"/>
      </w:divBdr>
    </w:div>
    <w:div w:id="1388996704">
      <w:bodyDiv w:val="1"/>
      <w:marLeft w:val="0"/>
      <w:marRight w:val="0"/>
      <w:marTop w:val="0"/>
      <w:marBottom w:val="0"/>
      <w:divBdr>
        <w:top w:val="none" w:sz="0" w:space="0" w:color="auto"/>
        <w:left w:val="none" w:sz="0" w:space="0" w:color="auto"/>
        <w:bottom w:val="none" w:sz="0" w:space="0" w:color="auto"/>
        <w:right w:val="none" w:sz="0" w:space="0" w:color="auto"/>
      </w:divBdr>
    </w:div>
    <w:div w:id="1467428251">
      <w:bodyDiv w:val="1"/>
      <w:marLeft w:val="134"/>
      <w:marRight w:val="134"/>
      <w:marTop w:val="134"/>
      <w:marBottom w:val="134"/>
      <w:divBdr>
        <w:top w:val="none" w:sz="0" w:space="0" w:color="auto"/>
        <w:left w:val="none" w:sz="0" w:space="0" w:color="auto"/>
        <w:bottom w:val="none" w:sz="0" w:space="0" w:color="auto"/>
        <w:right w:val="none" w:sz="0" w:space="0" w:color="auto"/>
      </w:divBdr>
    </w:div>
    <w:div w:id="1486896253">
      <w:bodyDiv w:val="1"/>
      <w:marLeft w:val="0"/>
      <w:marRight w:val="0"/>
      <w:marTop w:val="0"/>
      <w:marBottom w:val="0"/>
      <w:divBdr>
        <w:top w:val="none" w:sz="0" w:space="0" w:color="auto"/>
        <w:left w:val="none" w:sz="0" w:space="0" w:color="auto"/>
        <w:bottom w:val="none" w:sz="0" w:space="0" w:color="auto"/>
        <w:right w:val="none" w:sz="0" w:space="0" w:color="auto"/>
      </w:divBdr>
    </w:div>
    <w:div w:id="1548375323">
      <w:bodyDiv w:val="1"/>
      <w:marLeft w:val="0"/>
      <w:marRight w:val="0"/>
      <w:marTop w:val="0"/>
      <w:marBottom w:val="0"/>
      <w:divBdr>
        <w:top w:val="none" w:sz="0" w:space="0" w:color="auto"/>
        <w:left w:val="none" w:sz="0" w:space="0" w:color="auto"/>
        <w:bottom w:val="none" w:sz="0" w:space="0" w:color="auto"/>
        <w:right w:val="none" w:sz="0" w:space="0" w:color="auto"/>
      </w:divBdr>
    </w:div>
    <w:div w:id="1755009382">
      <w:bodyDiv w:val="1"/>
      <w:marLeft w:val="0"/>
      <w:marRight w:val="0"/>
      <w:marTop w:val="0"/>
      <w:marBottom w:val="0"/>
      <w:divBdr>
        <w:top w:val="none" w:sz="0" w:space="0" w:color="auto"/>
        <w:left w:val="none" w:sz="0" w:space="0" w:color="auto"/>
        <w:bottom w:val="none" w:sz="0" w:space="0" w:color="auto"/>
        <w:right w:val="none" w:sz="0" w:space="0" w:color="auto"/>
      </w:divBdr>
    </w:div>
    <w:div w:id="1858229767">
      <w:bodyDiv w:val="1"/>
      <w:marLeft w:val="0"/>
      <w:marRight w:val="0"/>
      <w:marTop w:val="0"/>
      <w:marBottom w:val="0"/>
      <w:divBdr>
        <w:top w:val="none" w:sz="0" w:space="0" w:color="auto"/>
        <w:left w:val="none" w:sz="0" w:space="0" w:color="auto"/>
        <w:bottom w:val="none" w:sz="0" w:space="0" w:color="auto"/>
        <w:right w:val="none" w:sz="0" w:space="0" w:color="auto"/>
      </w:divBdr>
    </w:div>
    <w:div w:id="1976401034">
      <w:bodyDiv w:val="1"/>
      <w:marLeft w:val="0"/>
      <w:marRight w:val="0"/>
      <w:marTop w:val="0"/>
      <w:marBottom w:val="0"/>
      <w:divBdr>
        <w:top w:val="none" w:sz="0" w:space="0" w:color="auto"/>
        <w:left w:val="none" w:sz="0" w:space="0" w:color="auto"/>
        <w:bottom w:val="none" w:sz="0" w:space="0" w:color="auto"/>
        <w:right w:val="none" w:sz="0" w:space="0" w:color="auto"/>
      </w:divBdr>
      <w:divsChild>
        <w:div w:id="365101439">
          <w:marLeft w:val="0"/>
          <w:marRight w:val="0"/>
          <w:marTop w:val="0"/>
          <w:marBottom w:val="0"/>
          <w:divBdr>
            <w:top w:val="none" w:sz="0" w:space="0" w:color="auto"/>
            <w:left w:val="none" w:sz="0" w:space="0" w:color="auto"/>
            <w:bottom w:val="none" w:sz="0" w:space="0" w:color="auto"/>
            <w:right w:val="none" w:sz="0" w:space="0" w:color="auto"/>
          </w:divBdr>
          <w:divsChild>
            <w:div w:id="824930025">
              <w:marLeft w:val="0"/>
              <w:marRight w:val="0"/>
              <w:marTop w:val="0"/>
              <w:marBottom w:val="0"/>
              <w:divBdr>
                <w:top w:val="none" w:sz="0" w:space="0" w:color="auto"/>
                <w:left w:val="none" w:sz="0" w:space="0" w:color="auto"/>
                <w:bottom w:val="none" w:sz="0" w:space="0" w:color="auto"/>
                <w:right w:val="none" w:sz="0" w:space="0" w:color="auto"/>
              </w:divBdr>
              <w:divsChild>
                <w:div w:id="2138253343">
                  <w:marLeft w:val="0"/>
                  <w:marRight w:val="0"/>
                  <w:marTop w:val="0"/>
                  <w:marBottom w:val="0"/>
                  <w:divBdr>
                    <w:top w:val="none" w:sz="0" w:space="0" w:color="auto"/>
                    <w:left w:val="none" w:sz="0" w:space="0" w:color="auto"/>
                    <w:bottom w:val="none" w:sz="0" w:space="0" w:color="auto"/>
                    <w:right w:val="none" w:sz="0" w:space="0" w:color="auto"/>
                  </w:divBdr>
                  <w:divsChild>
                    <w:div w:id="2032140521">
                      <w:marLeft w:val="0"/>
                      <w:marRight w:val="0"/>
                      <w:marTop w:val="0"/>
                      <w:marBottom w:val="0"/>
                      <w:divBdr>
                        <w:top w:val="none" w:sz="0" w:space="0" w:color="auto"/>
                        <w:left w:val="none" w:sz="0" w:space="0" w:color="auto"/>
                        <w:bottom w:val="none" w:sz="0" w:space="0" w:color="auto"/>
                        <w:right w:val="none" w:sz="0" w:space="0" w:color="auto"/>
                      </w:divBdr>
                      <w:divsChild>
                        <w:div w:id="60812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52237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E5B37761-E7C8-48AB-ADB2-5309DABBDEB0}">
  <ds:schemaRefs>
    <ds:schemaRef ds:uri="http://schemas.openxmlformats.org/officeDocument/2006/bibliography"/>
  </ds:schemaRefs>
</ds:datastoreItem>
</file>

<file path=customXml/itemProps2.xml><?xml version="1.0" encoding="utf-8"?>
<ds:datastoreItem xmlns:ds="http://schemas.openxmlformats.org/officeDocument/2006/customXml" ds:itemID="{554FB118-6593-45E4-B5C6-BD9EDE11A17F}">
  <ds:schemaRefs>
    <ds:schemaRef ds:uri="http://schemas.openxmlformats.org/officeDocument/2006/bibliography"/>
  </ds:schemaRefs>
</ds:datastoreItem>
</file>

<file path=customXml/itemProps3.xml><?xml version="1.0" encoding="utf-8"?>
<ds:datastoreItem xmlns:ds="http://schemas.openxmlformats.org/officeDocument/2006/customXml" ds:itemID="{00809588-ECC0-4A69-B472-B1917E892E47}">
  <ds:schemaRefs>
    <ds:schemaRef ds:uri="http://schemas.openxmlformats.org/officeDocument/2006/bibliography"/>
  </ds:schemaRefs>
</ds:datastoreItem>
</file>

<file path=customXml/itemProps4.xml><?xml version="1.0" encoding="utf-8"?>
<ds:datastoreItem xmlns:ds="http://schemas.openxmlformats.org/officeDocument/2006/customXml" ds:itemID="{07C020E6-6614-4E00-96E2-3A1383206EDF}">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319</Words>
  <Characters>1820</Characters>
  <Application>Microsoft Office Word</Application>
  <DocSecurity>0</DocSecurity>
  <Lines>15</Lines>
  <Paragraphs>4</Paragraphs>
  <ScaleCrop>false</ScaleCrop>
  <Company/>
  <LinksUpToDate>false</LinksUpToDate>
  <CharactersWithSpaces>2135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2023-01-18T22:05:00Z</dcterms:created>
  <dcterms:modified xsi:type="dcterms:W3CDTF">2023-01-18T22:05:00Z</dcterms:modified>
</cp:coreProperties>
</file>